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4D977E" w14:textId="77777777" w:rsidR="00B81C02" w:rsidRPr="002225B4" w:rsidRDefault="00B81C02" w:rsidP="00B81C02">
      <w:pPr>
        <w:pBdr>
          <w:top w:val="single" w:sz="12" w:space="1" w:color="auto"/>
          <w:bottom w:val="single" w:sz="12" w:space="1" w:color="auto"/>
        </w:pBdr>
        <w:contextualSpacing/>
        <w:jc w:val="center"/>
        <w:rPr>
          <w:rFonts w:cstheme="minorHAnsi"/>
          <w:b/>
          <w:bCs/>
          <w:color w:val="000000"/>
        </w:rPr>
      </w:pPr>
      <w:r w:rsidRPr="002225B4">
        <w:rPr>
          <w:rFonts w:cstheme="minorHAnsi"/>
          <w:b/>
          <w:bCs/>
          <w:color w:val="000000"/>
          <w:u w:val="single"/>
        </w:rPr>
        <w:t>R</w:t>
      </w:r>
      <w:r w:rsidRPr="002225B4">
        <w:rPr>
          <w:rFonts w:cstheme="minorHAnsi"/>
          <w:b/>
          <w:bCs/>
          <w:color w:val="000000"/>
        </w:rPr>
        <w:t xml:space="preserve">ANDOMISED </w:t>
      </w:r>
      <w:r w:rsidRPr="002225B4">
        <w:rPr>
          <w:rFonts w:cstheme="minorHAnsi"/>
          <w:b/>
          <w:bCs/>
          <w:color w:val="000000"/>
          <w:u w:val="single"/>
        </w:rPr>
        <w:t>E</w:t>
      </w:r>
      <w:r w:rsidRPr="002225B4">
        <w:rPr>
          <w:rFonts w:cstheme="minorHAnsi"/>
          <w:b/>
          <w:bCs/>
          <w:color w:val="000000"/>
        </w:rPr>
        <w:t xml:space="preserve">VALUATION OF </w:t>
      </w:r>
      <w:r w:rsidRPr="002225B4">
        <w:rPr>
          <w:rFonts w:cstheme="minorHAnsi"/>
          <w:b/>
          <w:bCs/>
          <w:color w:val="000000"/>
          <w:u w:val="single"/>
        </w:rPr>
        <w:t>COV</w:t>
      </w:r>
      <w:r w:rsidRPr="002225B4">
        <w:rPr>
          <w:rFonts w:cstheme="minorHAnsi"/>
          <w:b/>
          <w:bCs/>
          <w:color w:val="000000"/>
        </w:rPr>
        <w:t>ID-19 TH</w:t>
      </w:r>
      <w:r w:rsidRPr="002225B4">
        <w:rPr>
          <w:rFonts w:cstheme="minorHAnsi"/>
          <w:b/>
          <w:bCs/>
          <w:color w:val="000000"/>
          <w:u w:val="single"/>
        </w:rPr>
        <w:t>ER</w:t>
      </w:r>
      <w:r w:rsidRPr="002225B4">
        <w:rPr>
          <w:rFonts w:cstheme="minorHAnsi"/>
          <w:b/>
          <w:bCs/>
          <w:color w:val="000000"/>
        </w:rPr>
        <w:t>AP</w:t>
      </w:r>
      <w:r w:rsidRPr="002225B4">
        <w:rPr>
          <w:rFonts w:cstheme="minorHAnsi"/>
          <w:b/>
          <w:bCs/>
          <w:color w:val="000000"/>
          <w:u w:val="single"/>
        </w:rPr>
        <w:t>Y</w:t>
      </w:r>
      <w:r w:rsidRPr="002225B4">
        <w:rPr>
          <w:rFonts w:cstheme="minorHAnsi"/>
          <w:b/>
          <w:bCs/>
          <w:color w:val="000000"/>
        </w:rPr>
        <w:t xml:space="preserve"> (RECOVERY)</w:t>
      </w:r>
    </w:p>
    <w:p w14:paraId="49B997D0" w14:textId="70EC8946" w:rsidR="00B81C02" w:rsidRDefault="00B81C02" w:rsidP="00B81C02"/>
    <w:p w14:paraId="3D5B27CF" w14:textId="6FFE1FEF" w:rsidR="00FC5DA8" w:rsidRPr="00FC5DA8" w:rsidRDefault="00FC5DA8" w:rsidP="00B81C02">
      <w:pPr>
        <w:rPr>
          <w:b/>
        </w:rPr>
      </w:pPr>
      <w:r w:rsidRPr="00FC5DA8">
        <w:rPr>
          <w:b/>
        </w:rPr>
        <w:t>Study Short title: RECOVERY</w:t>
      </w:r>
      <w:r w:rsidR="0052755B">
        <w:rPr>
          <w:b/>
        </w:rPr>
        <w:t xml:space="preserve"> Trial</w:t>
      </w:r>
    </w:p>
    <w:p w14:paraId="482FB04F" w14:textId="0785782E" w:rsidR="00FC5DA8" w:rsidRPr="00FC5DA8" w:rsidRDefault="00FC5DA8" w:rsidP="00B81C02">
      <w:pPr>
        <w:rPr>
          <w:b/>
        </w:rPr>
      </w:pPr>
      <w:r w:rsidRPr="00FC5DA8">
        <w:rPr>
          <w:b/>
        </w:rPr>
        <w:t xml:space="preserve">REC reference: </w:t>
      </w:r>
      <w:r w:rsidR="00222F87">
        <w:rPr>
          <w:b/>
        </w:rPr>
        <w:t>20/EE/01010</w:t>
      </w:r>
    </w:p>
    <w:p w14:paraId="7001D4A3" w14:textId="77777777" w:rsidR="00B81C02" w:rsidRPr="002B0CB2" w:rsidRDefault="00B81C02" w:rsidP="00E615E1">
      <w:pPr>
        <w:jc w:val="both"/>
        <w:rPr>
          <w:b/>
        </w:rPr>
      </w:pPr>
      <w:r w:rsidRPr="002B0CB2">
        <w:rPr>
          <w:b/>
        </w:rPr>
        <w:t>Who is responsible for your data?</w:t>
      </w:r>
    </w:p>
    <w:p w14:paraId="11475566" w14:textId="77777777" w:rsidR="00B81C02" w:rsidRDefault="00B81C02" w:rsidP="00E615E1">
      <w:pPr>
        <w:jc w:val="both"/>
      </w:pPr>
      <w:r>
        <w:t xml:space="preserve">The data controller for this trial is the Sponsoring organisation, University of Oxford. </w:t>
      </w:r>
    </w:p>
    <w:p w14:paraId="78A3D7FC" w14:textId="77777777" w:rsidR="00B81C02" w:rsidRPr="002B0CB2" w:rsidRDefault="00B81C02" w:rsidP="00E615E1">
      <w:pPr>
        <w:jc w:val="both"/>
        <w:rPr>
          <w:b/>
        </w:rPr>
      </w:pPr>
      <w:r w:rsidRPr="002B0CB2">
        <w:rPr>
          <w:b/>
        </w:rPr>
        <w:t>Personal data we collect about you</w:t>
      </w:r>
    </w:p>
    <w:p w14:paraId="40A1C5A6" w14:textId="3BBE7C73" w:rsidR="002B0CB2" w:rsidRDefault="00B81C02" w:rsidP="00E615E1">
      <w:pPr>
        <w:jc w:val="both"/>
      </w:pPr>
      <w:r>
        <w:t>Staff within the NHS, will collect information from you and your medical records for this research.</w:t>
      </w:r>
      <w:r w:rsidR="004541F8">
        <w:t xml:space="preserve"> </w:t>
      </w:r>
      <w:r>
        <w:t>The Central Coordinating Office based in the Nuffield Department of Population Health, University of Oxford will use your name, address, NHS number and contact details to contact you about the research study, and make sure that relevant information about the study is recorded for your care, and to oversee the quality of the study.</w:t>
      </w:r>
      <w:r w:rsidR="002B0CB2">
        <w:t xml:space="preserve"> In addition to this, we will seek information from NHS Digital and central NHS registries about your long-term health status. To do this, we will provide your details to NHS digital to conduct the ‘data linkage’ but this will be done in a secure and confidential manner.</w:t>
      </w:r>
      <w:r w:rsidR="00E615E1" w:rsidRPr="00E615E1">
        <w:t xml:space="preserve"> The information received from NHS Digital will be imported into a database held securely by the University of Oxford and used solely for academic research purposes</w:t>
      </w:r>
      <w:r w:rsidR="00E615E1">
        <w:t>.</w:t>
      </w:r>
    </w:p>
    <w:p w14:paraId="192848C0" w14:textId="77777777" w:rsidR="00B81C02" w:rsidRDefault="00B81C02" w:rsidP="00E615E1">
      <w:pPr>
        <w:jc w:val="both"/>
      </w:pPr>
      <w:r>
        <w:t>Individuals from the Sponsoring Organisation and regulatory organisations may look at your medical and research records to check the accuracy of the r</w:t>
      </w:r>
      <w:r w:rsidR="002B0CB2">
        <w:t xml:space="preserve">esearch data. The only people at the Sponsor </w:t>
      </w:r>
      <w:r>
        <w:t>who will have access to information that identifies you will be people involved in the process of contacting you to carry out the study follow-up, sending you a copy of the results or auditing the data collection process. The people who analyse the information will not be able to identify you and will not be able to find out your name, address, NHS number or your contact details.</w:t>
      </w:r>
    </w:p>
    <w:p w14:paraId="397BA041" w14:textId="77777777" w:rsidR="00B81C02" w:rsidRPr="002B0CB2" w:rsidRDefault="00B81C02" w:rsidP="00E615E1">
      <w:pPr>
        <w:jc w:val="both"/>
        <w:rPr>
          <w:b/>
        </w:rPr>
      </w:pPr>
      <w:r w:rsidRPr="002B0CB2">
        <w:rPr>
          <w:b/>
        </w:rPr>
        <w:t>How we use your personal data</w:t>
      </w:r>
    </w:p>
    <w:p w14:paraId="56BFA16C" w14:textId="1BBA4683" w:rsidR="00B81C02" w:rsidRDefault="00B81C02" w:rsidP="00E615E1">
      <w:pPr>
        <w:jc w:val="both"/>
      </w:pPr>
      <w:r>
        <w:t xml:space="preserve">As a </w:t>
      </w:r>
      <w:r w:rsidR="00E615E1">
        <w:t>publicly funded</w:t>
      </w:r>
      <w:r>
        <w:t xml:space="preserve"> organisation, we have to ensure that it is in the public interest when we use </w:t>
      </w:r>
      <w:r w:rsidR="00E615E1">
        <w:t>personally identifiable</w:t>
      </w:r>
      <w:r>
        <w:t xml:space="preserve"> information from people who have agreed to take part in research</w:t>
      </w:r>
      <w:r w:rsidR="00355D51">
        <w:t>.</w:t>
      </w:r>
      <w:r w:rsidR="00E615E1">
        <w:t xml:space="preserve"> </w:t>
      </w:r>
      <w:r w:rsidR="00355D51">
        <w:t>T</w:t>
      </w:r>
      <w:r w:rsidR="00E615E1">
        <w:t>his provides the legal basis for our use of your data</w:t>
      </w:r>
      <w:r w:rsidR="00355D51">
        <w:t xml:space="preserve">; </w:t>
      </w:r>
      <w:r w:rsidR="00355D51" w:rsidRPr="00355D51">
        <w:t>GDPR Article</w:t>
      </w:r>
      <w:r w:rsidR="00355D51">
        <w:t xml:space="preserve"> 6(1)(e). </w:t>
      </w:r>
      <w:r>
        <w:t>This means that when you agree to take part in a research study, we will use your data in the ways needed to conduct and analyse the research study. Health and care research should serve the public interest, which means that we have to demonstrate that our research serves the interests of society as a whole. To ensure we carry out the research to the highest standards we comply with the Clinical Trials Directive 2001/20/EC and the UK Policy Framework for Health and Social Care Research.</w:t>
      </w:r>
    </w:p>
    <w:p w14:paraId="10A094D6" w14:textId="77777777" w:rsidR="00B81C02" w:rsidRPr="002B0CB2" w:rsidRDefault="00B81C02" w:rsidP="00E615E1">
      <w:pPr>
        <w:jc w:val="both"/>
        <w:rPr>
          <w:b/>
        </w:rPr>
      </w:pPr>
      <w:r w:rsidRPr="002B0CB2">
        <w:rPr>
          <w:b/>
        </w:rPr>
        <w:t>How long we keep your data</w:t>
      </w:r>
    </w:p>
    <w:p w14:paraId="7B7A9F18" w14:textId="65F93ADE" w:rsidR="00B81C02" w:rsidRDefault="00B81C02" w:rsidP="00E615E1">
      <w:pPr>
        <w:jc w:val="both"/>
      </w:pPr>
      <w:r w:rsidRPr="0052755B">
        <w:t xml:space="preserve">The </w:t>
      </w:r>
      <w:r w:rsidR="002B0CB2" w:rsidRPr="0052755B">
        <w:t>Sponsor</w:t>
      </w:r>
      <w:r w:rsidRPr="0052755B">
        <w:t xml:space="preserve"> will keep identifiable information about you for </w:t>
      </w:r>
      <w:r w:rsidR="0052755B" w:rsidRPr="0052755B">
        <w:t>up to one</w:t>
      </w:r>
      <w:r w:rsidRPr="0052755B">
        <w:t xml:space="preserve"> year after the study has finished</w:t>
      </w:r>
      <w:ins w:id="0" w:author="Richard Haynes" w:date="2020-04-23T18:37:00Z">
        <w:r w:rsidR="008131AE">
          <w:t>, unless you are under 18 in which case we have to keep it until you are 21 because of the statute of limitations</w:t>
        </w:r>
      </w:ins>
      <w:bookmarkStart w:id="1" w:name="_GoBack"/>
      <w:bookmarkEnd w:id="1"/>
      <w:r w:rsidR="005B4834">
        <w:t xml:space="preserve">. </w:t>
      </w:r>
      <w:r w:rsidR="0052755B" w:rsidRPr="0052755B">
        <w:t>De-identified data will be retained for up to 25 years, to allow for potential marketing authorisation applications and in line with appropriate legislation.</w:t>
      </w:r>
    </w:p>
    <w:p w14:paraId="2A365541" w14:textId="77777777" w:rsidR="00B81C02" w:rsidRPr="002B0CB2" w:rsidRDefault="00B81C02" w:rsidP="00E615E1">
      <w:pPr>
        <w:jc w:val="both"/>
        <w:rPr>
          <w:b/>
        </w:rPr>
      </w:pPr>
      <w:r w:rsidRPr="002B0CB2">
        <w:rPr>
          <w:b/>
        </w:rPr>
        <w:t>How we protect your data</w:t>
      </w:r>
    </w:p>
    <w:p w14:paraId="01716A12" w14:textId="77777777" w:rsidR="00B81C02" w:rsidRDefault="00B81C02" w:rsidP="00E615E1">
      <w:pPr>
        <w:jc w:val="both"/>
      </w:pPr>
      <w:r>
        <w:lastRenderedPageBreak/>
        <w:t>We protect your personal data against unauthorised access, unlawful use, accidental loss, corruption or destruction.</w:t>
      </w:r>
    </w:p>
    <w:p w14:paraId="2B9658F3" w14:textId="4AC50D88" w:rsidR="00B81C02" w:rsidRDefault="00B81C02" w:rsidP="00E615E1">
      <w:pPr>
        <w:jc w:val="both"/>
      </w:pPr>
      <w:r>
        <w:t>We use technical measures such as encryption and password protection to protect your data and the systems they are held in. We also use operational measures to protect the data, for example by limiting the number of people who have access to the databases in which your data is held</w:t>
      </w:r>
      <w:r w:rsidR="00355D51">
        <w:t xml:space="preserve"> </w:t>
      </w:r>
      <w:r w:rsidR="00355D51" w:rsidRPr="00355D51">
        <w:t>and using unique reference numbers to identify participants rather</w:t>
      </w:r>
      <w:r w:rsidR="00355D51">
        <w:t xml:space="preserve"> than names wherever possible. </w:t>
      </w:r>
    </w:p>
    <w:p w14:paraId="41DF1A8C" w14:textId="04A500FD" w:rsidR="00B81C02" w:rsidRDefault="00B81C02" w:rsidP="00E615E1">
      <w:pPr>
        <w:jc w:val="both"/>
      </w:pPr>
      <w:r>
        <w:t xml:space="preserve">We keep these security measures under review and refer to University Security Policies to keep up to date with current </w:t>
      </w:r>
      <w:r w:rsidR="009A5B24">
        <w:t>good</w:t>
      </w:r>
      <w:r>
        <w:t xml:space="preserve"> practice. </w:t>
      </w:r>
    </w:p>
    <w:p w14:paraId="270A5683" w14:textId="77777777" w:rsidR="00B81C02" w:rsidRPr="002B0CB2" w:rsidRDefault="00B81C02" w:rsidP="00E615E1">
      <w:pPr>
        <w:jc w:val="both"/>
        <w:rPr>
          <w:b/>
        </w:rPr>
      </w:pPr>
      <w:r w:rsidRPr="002B0CB2">
        <w:rPr>
          <w:b/>
        </w:rPr>
        <w:t>Sharing your data</w:t>
      </w:r>
    </w:p>
    <w:p w14:paraId="52A59769" w14:textId="40D17B4D" w:rsidR="00B81C02" w:rsidRDefault="00B81C02" w:rsidP="00E615E1">
      <w:pPr>
        <w:jc w:val="both"/>
      </w:pPr>
      <w:r>
        <w:t xml:space="preserve">Your personal data which are collected and managed by the </w:t>
      </w:r>
      <w:r w:rsidR="00E615E1">
        <w:t xml:space="preserve">Sponsor </w:t>
      </w:r>
      <w:r>
        <w:t>will be used only to allow us to carry out the follow-up of this trial</w:t>
      </w:r>
      <w:r w:rsidR="00E615E1">
        <w:t>, including linkage with NHS digital.</w:t>
      </w:r>
      <w:r>
        <w:t xml:space="preserve"> </w:t>
      </w:r>
      <w:r w:rsidR="00355D51">
        <w:t>D</w:t>
      </w:r>
      <w:r>
        <w:t>ata from which you cannot be identified may be shared with other research groups who are doing similar research. This</w:t>
      </w:r>
      <w:r w:rsidR="00355D51">
        <w:t xml:space="preserve"> ‘de-identified’</w:t>
      </w:r>
      <w:r>
        <w:t xml:space="preserve"> information will not identify you and will not be combined with other information in a way that could identify you. The information will only be used for the purpose of health and care research, and cannot be used to contact you or to affect your care. It will not be used to make decisions about future services available to you, such as insurance.</w:t>
      </w:r>
    </w:p>
    <w:p w14:paraId="35AE7D59" w14:textId="581EDD51" w:rsidR="00B81C02" w:rsidRDefault="00B81C02" w:rsidP="00E615E1">
      <w:pPr>
        <w:jc w:val="both"/>
        <w:rPr>
          <w:b/>
        </w:rPr>
      </w:pPr>
      <w:r w:rsidRPr="002B0CB2">
        <w:rPr>
          <w:b/>
        </w:rPr>
        <w:t>Your rights</w:t>
      </w:r>
    </w:p>
    <w:p w14:paraId="0298EA09" w14:textId="77777777" w:rsidR="00355D51" w:rsidRPr="001C1891" w:rsidRDefault="00355D51" w:rsidP="00355D51">
      <w:pPr>
        <w:jc w:val="both"/>
      </w:pPr>
      <w:r w:rsidRPr="001C1891">
        <w:t>Under the General Data Protection Regulation (GDPR), which came into effect on 25 May 2018, you have the following rights in relation to the information that we hold about you (</w:t>
      </w:r>
      <w:r>
        <w:t>your ‘personal data’):</w:t>
      </w:r>
    </w:p>
    <w:p w14:paraId="3F570AC6" w14:textId="77777777" w:rsidR="00355D51" w:rsidRPr="001C1891" w:rsidRDefault="00355D51" w:rsidP="00355D51">
      <w:pPr>
        <w:jc w:val="both"/>
      </w:pPr>
      <w:r w:rsidRPr="001C1891">
        <w:rPr>
          <w:b/>
          <w:bCs/>
        </w:rPr>
        <w:t>The right to request access to your data</w:t>
      </w:r>
      <w:r w:rsidRPr="001C1891">
        <w:rPr>
          <w:bCs/>
        </w:rPr>
        <w:t> </w:t>
      </w:r>
      <w:r w:rsidRPr="001C1891">
        <w:t>(commonly known as a "subject access request"). This enables you to receive a copy of your data and to check that we are lawfully processing it.</w:t>
      </w:r>
    </w:p>
    <w:p w14:paraId="09452DEB" w14:textId="77777777" w:rsidR="00355D51" w:rsidRPr="001C1891" w:rsidRDefault="00355D51" w:rsidP="00355D51">
      <w:pPr>
        <w:jc w:val="both"/>
      </w:pPr>
      <w:r w:rsidRPr="001C1891">
        <w:rPr>
          <w:b/>
          <w:bCs/>
        </w:rPr>
        <w:t>The right to request correction of your data.</w:t>
      </w:r>
      <w:r w:rsidRPr="001C1891">
        <w:rPr>
          <w:bCs/>
        </w:rPr>
        <w:t> </w:t>
      </w:r>
      <w:r w:rsidRPr="001C1891">
        <w:t>This enables you to ask us to correct any incomplete or inaccurate information we hold about you.</w:t>
      </w:r>
    </w:p>
    <w:p w14:paraId="3DFF4EA3" w14:textId="77777777" w:rsidR="00355D51" w:rsidRPr="001C1891" w:rsidRDefault="00355D51" w:rsidP="00355D51">
      <w:pPr>
        <w:jc w:val="both"/>
      </w:pPr>
      <w:r w:rsidRPr="001C1891">
        <w:rPr>
          <w:b/>
          <w:bCs/>
        </w:rPr>
        <w:t>The right to request erasure of your data</w:t>
      </w:r>
      <w:r w:rsidRPr="001C1891">
        <w:rPr>
          <w:b/>
        </w:rPr>
        <w:t>.</w:t>
      </w:r>
      <w:r w:rsidRPr="001C1891">
        <w:t xml:space="preserve"> This enables you to ask us to delete or remove your data in certain circumstances for example, if you consider that there is no good reason for us continuing to process it. You also have the right to ask us to delete or remove your data where you have exercised your right to object to processing (see below).</w:t>
      </w:r>
    </w:p>
    <w:p w14:paraId="06789AE3" w14:textId="77777777" w:rsidR="00355D51" w:rsidRPr="001C1891" w:rsidRDefault="00355D51" w:rsidP="00355D51">
      <w:pPr>
        <w:jc w:val="both"/>
      </w:pPr>
      <w:r w:rsidRPr="001C1891">
        <w:rPr>
          <w:b/>
          <w:bCs/>
        </w:rPr>
        <w:t>The right to</w:t>
      </w:r>
      <w:r w:rsidRPr="001C1891">
        <w:rPr>
          <w:b/>
        </w:rPr>
        <w:t> </w:t>
      </w:r>
      <w:r w:rsidRPr="001C1891">
        <w:rPr>
          <w:b/>
          <w:bCs/>
        </w:rPr>
        <w:t>object to the processing</w:t>
      </w:r>
      <w:r w:rsidRPr="001C1891">
        <w:rPr>
          <w:b/>
        </w:rPr>
        <w:t> of your data</w:t>
      </w:r>
      <w:r w:rsidRPr="001C1891">
        <w:t>, where we are processing it to meet our public tasks or legitimate interests (or the legitimate interests of a third party) and there is something about your particular situation which makes you want to object to processing on this ground. You also have the right to object where we are processing your data for direct marketing purposes.</w:t>
      </w:r>
    </w:p>
    <w:p w14:paraId="5BDA9782" w14:textId="77777777" w:rsidR="00355D51" w:rsidRPr="001C1891" w:rsidRDefault="00355D51" w:rsidP="00355D51">
      <w:pPr>
        <w:jc w:val="both"/>
      </w:pPr>
      <w:r w:rsidRPr="001C1891">
        <w:rPr>
          <w:b/>
          <w:bCs/>
        </w:rPr>
        <w:t>The right to request that the processing of your data is restricted</w:t>
      </w:r>
      <w:r w:rsidRPr="001C1891">
        <w:rPr>
          <w:b/>
        </w:rPr>
        <w:t>.</w:t>
      </w:r>
      <w:r w:rsidRPr="001C1891">
        <w:t xml:space="preserve"> This enables you to ask us to suspend the processing of your data, for example, if you want us to establish its accuracy or the reason for processing it.</w:t>
      </w:r>
    </w:p>
    <w:p w14:paraId="331D5075" w14:textId="3B417A94" w:rsidR="00355D51" w:rsidRPr="002B0CB2" w:rsidRDefault="00355D51" w:rsidP="00E615E1">
      <w:pPr>
        <w:jc w:val="both"/>
        <w:rPr>
          <w:b/>
        </w:rPr>
      </w:pPr>
      <w:r w:rsidRPr="001C1891">
        <w:rPr>
          <w:b/>
          <w:bCs/>
        </w:rPr>
        <w:t>Request the transfer of your data to another party</w:t>
      </w:r>
    </w:p>
    <w:p w14:paraId="020B8FE2" w14:textId="77777777" w:rsidR="00B81C02" w:rsidRDefault="00B81C02" w:rsidP="00E615E1">
      <w:pPr>
        <w:jc w:val="both"/>
      </w:pPr>
      <w:r>
        <w:t xml:space="preserve">Your rights to access, change or move your information are limited, as we need to manage your information in specific ways in order for the research to be reliable and accurate. If you withdraw from </w:t>
      </w:r>
      <w:r>
        <w:lastRenderedPageBreak/>
        <w:t>the study, we will keep the information about you that we have already obtained. To safeguard your rights, we will use the minimum personally-identifiable information possible.</w:t>
      </w:r>
    </w:p>
    <w:p w14:paraId="109B8EB2" w14:textId="77777777" w:rsidR="00E615E1" w:rsidRDefault="00E615E1" w:rsidP="00E615E1">
      <w:pPr>
        <w:jc w:val="both"/>
      </w:pPr>
      <w:r>
        <w:t xml:space="preserve">For further information, see: </w:t>
      </w:r>
      <w:hyperlink r:id="rId7" w:history="1">
        <w:r>
          <w:rPr>
            <w:rStyle w:val="Hyperlink"/>
          </w:rPr>
          <w:t>https://compliance.admin.ox.ac.uk/individual-rights</w:t>
        </w:r>
      </w:hyperlink>
    </w:p>
    <w:p w14:paraId="3ABE01FB" w14:textId="77777777" w:rsidR="00B81C02" w:rsidRPr="002B0CB2" w:rsidRDefault="00B81C02" w:rsidP="00E615E1">
      <w:pPr>
        <w:jc w:val="both"/>
        <w:rPr>
          <w:b/>
        </w:rPr>
      </w:pPr>
      <w:r w:rsidRPr="002B0CB2">
        <w:rPr>
          <w:b/>
        </w:rPr>
        <w:t>Complaints</w:t>
      </w:r>
    </w:p>
    <w:p w14:paraId="265ED752" w14:textId="6330852A" w:rsidR="00B81C02" w:rsidRDefault="00B81C02" w:rsidP="00E615E1">
      <w:pPr>
        <w:jc w:val="both"/>
      </w:pPr>
      <w:r>
        <w:t xml:space="preserve">If you wish to raise a complaint on how we have handled your personal data, you can contact our Data Protection Officer, </w:t>
      </w:r>
      <w:hyperlink r:id="rId8" w:history="1">
        <w:r w:rsidR="00355D51" w:rsidRPr="004B3148">
          <w:rPr>
            <w:rStyle w:val="Hyperlink"/>
          </w:rPr>
          <w:t>data.protection@admin.ox.ac.uk</w:t>
        </w:r>
      </w:hyperlink>
      <w:r>
        <w:t>, who will investigate the matter. If you are not satisfied with our response or believe we are processing your personal data in a way that is not lawful you can complain to the Information Commissioner’s Office (ICO)</w:t>
      </w:r>
      <w:r w:rsidR="00355D51">
        <w:t xml:space="preserve"> </w:t>
      </w:r>
      <w:r w:rsidR="00355D51" w:rsidRPr="003D3B11">
        <w:t xml:space="preserve">by visiting </w:t>
      </w:r>
      <w:hyperlink r:id="rId9" w:history="1">
        <w:r w:rsidR="00355D51" w:rsidRPr="00303472">
          <w:rPr>
            <w:rStyle w:val="Hyperlink"/>
          </w:rPr>
          <w:t>https://ico.org.uk/make-a-complaint/</w:t>
        </w:r>
      </w:hyperlink>
      <w:r w:rsidR="00355D51">
        <w:t xml:space="preserve"> </w:t>
      </w:r>
      <w:r w:rsidR="00355D51" w:rsidRPr="003D3B11">
        <w:t>or</w:t>
      </w:r>
      <w:r w:rsidR="00355D51">
        <w:t xml:space="preserve"> by</w:t>
      </w:r>
      <w:r w:rsidR="00355D51" w:rsidRPr="003D3B11">
        <w:t xml:space="preserve"> call</w:t>
      </w:r>
      <w:r w:rsidR="00355D51">
        <w:t>ing</w:t>
      </w:r>
      <w:r w:rsidR="00355D51" w:rsidRPr="003D3B11">
        <w:t xml:space="preserve"> their helpline on 0303 123</w:t>
      </w:r>
      <w:r w:rsidR="00355D51">
        <w:t xml:space="preserve"> 1113.</w:t>
      </w:r>
    </w:p>
    <w:p w14:paraId="1F77362A" w14:textId="77777777" w:rsidR="00B81C02" w:rsidRPr="002B0CB2" w:rsidRDefault="00B81C02" w:rsidP="00E615E1">
      <w:pPr>
        <w:jc w:val="both"/>
        <w:rPr>
          <w:b/>
        </w:rPr>
      </w:pPr>
      <w:r w:rsidRPr="002B0CB2">
        <w:rPr>
          <w:b/>
        </w:rPr>
        <w:t>Contact us</w:t>
      </w:r>
    </w:p>
    <w:p w14:paraId="3B65A6C6" w14:textId="51D10B26" w:rsidR="00B81C02" w:rsidRDefault="00B81C02" w:rsidP="00E615E1">
      <w:pPr>
        <w:jc w:val="both"/>
      </w:pPr>
      <w:r>
        <w:t xml:space="preserve">If you would like to contact us directly for more information about how we process and protect data collected for research, please </w:t>
      </w:r>
      <w:r w:rsidRPr="0052755B">
        <w:t xml:space="preserve">email: </w:t>
      </w:r>
      <w:hyperlink r:id="rId10" w:history="1">
        <w:r w:rsidR="00355D51" w:rsidRPr="004B3148">
          <w:rPr>
            <w:rStyle w:val="Hyperlink"/>
          </w:rPr>
          <w:t>recoverytrial@ndph.ox.ac.uk</w:t>
        </w:r>
      </w:hyperlink>
      <w:r w:rsidR="00355D51">
        <w:t xml:space="preserve"> </w:t>
      </w:r>
    </w:p>
    <w:sectPr w:rsidR="00B81C02">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407F22" w14:textId="77777777" w:rsidR="00B81C02" w:rsidRDefault="00B81C02" w:rsidP="00B81C02">
      <w:pPr>
        <w:spacing w:after="0" w:line="240" w:lineRule="auto"/>
      </w:pPr>
      <w:r>
        <w:separator/>
      </w:r>
    </w:p>
  </w:endnote>
  <w:endnote w:type="continuationSeparator" w:id="0">
    <w:p w14:paraId="30E2FF5A" w14:textId="77777777" w:rsidR="00B81C02" w:rsidRDefault="00B81C02" w:rsidP="00B81C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FF759" w14:textId="77777777" w:rsidR="005B4834" w:rsidRDefault="005B48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3DF00" w14:textId="77777777" w:rsidR="00B81C02" w:rsidRPr="00B81C02" w:rsidRDefault="00B81C02">
    <w:pPr>
      <w:pStyle w:val="Footer"/>
      <w:jc w:val="right"/>
      <w:rPr>
        <w:sz w:val="16"/>
        <w:szCs w:val="16"/>
      </w:rPr>
    </w:pPr>
  </w:p>
  <w:sdt>
    <w:sdtPr>
      <w:rPr>
        <w:sz w:val="16"/>
        <w:szCs w:val="16"/>
      </w:rPr>
      <w:id w:val="1481110736"/>
      <w:docPartObj>
        <w:docPartGallery w:val="Page Numbers (Bottom of Page)"/>
        <w:docPartUnique/>
      </w:docPartObj>
    </w:sdtPr>
    <w:sdtEndPr>
      <w:rPr>
        <w:noProof/>
      </w:rPr>
    </w:sdtEndPr>
    <w:sdtContent>
      <w:p w14:paraId="220EAC70" w14:textId="5C5C37B9" w:rsidR="00B81C02" w:rsidRPr="00222F87" w:rsidRDefault="00B81C02" w:rsidP="00B81C02">
        <w:pPr>
          <w:pStyle w:val="Footer"/>
          <w:rPr>
            <w:sz w:val="16"/>
            <w:szCs w:val="16"/>
          </w:rPr>
        </w:pPr>
        <w:r w:rsidRPr="00222F87">
          <w:rPr>
            <w:sz w:val="16"/>
            <w:szCs w:val="16"/>
          </w:rPr>
          <w:t>RECOVERY_Data Privacy Notice – Ver</w:t>
        </w:r>
        <w:r w:rsidR="0023147E" w:rsidRPr="00222F87">
          <w:rPr>
            <w:sz w:val="16"/>
            <w:szCs w:val="16"/>
          </w:rPr>
          <w:t>sion 1.</w:t>
        </w:r>
        <w:r w:rsidR="005B4834">
          <w:rPr>
            <w:sz w:val="16"/>
            <w:szCs w:val="16"/>
          </w:rPr>
          <w:t>4</w:t>
        </w:r>
        <w:r w:rsidRPr="00222F87">
          <w:rPr>
            <w:sz w:val="16"/>
            <w:szCs w:val="16"/>
          </w:rPr>
          <w:t xml:space="preserve">; </w:t>
        </w:r>
        <w:r w:rsidR="005B4834">
          <w:rPr>
            <w:sz w:val="16"/>
            <w:szCs w:val="16"/>
          </w:rPr>
          <w:t>24-Apr</w:t>
        </w:r>
        <w:r w:rsidR="00222F87">
          <w:rPr>
            <w:sz w:val="16"/>
            <w:szCs w:val="16"/>
          </w:rPr>
          <w:t>-</w:t>
        </w:r>
        <w:r w:rsidRPr="00222F87">
          <w:rPr>
            <w:sz w:val="16"/>
            <w:szCs w:val="16"/>
          </w:rPr>
          <w:t>2020</w:t>
        </w:r>
      </w:p>
      <w:p w14:paraId="27FA0953" w14:textId="187D2778" w:rsidR="00B81C02" w:rsidRPr="00222F87" w:rsidRDefault="00B81C02" w:rsidP="00B81C02">
        <w:pPr>
          <w:pStyle w:val="Footer"/>
          <w:rPr>
            <w:sz w:val="16"/>
            <w:szCs w:val="16"/>
          </w:rPr>
        </w:pPr>
        <w:r w:rsidRPr="00222F87">
          <w:rPr>
            <w:sz w:val="16"/>
            <w:szCs w:val="16"/>
          </w:rPr>
          <w:t>IRAS ID:</w:t>
        </w:r>
        <w:r w:rsidR="009B7574" w:rsidRPr="00222F87">
          <w:rPr>
            <w:sz w:val="16"/>
            <w:szCs w:val="16"/>
          </w:rPr>
          <w:t xml:space="preserve"> </w:t>
        </w:r>
        <w:r w:rsidR="00222F87" w:rsidRPr="00222F87">
          <w:rPr>
            <w:sz w:val="16"/>
            <w:szCs w:val="16"/>
          </w:rPr>
          <w:t>281712</w:t>
        </w:r>
      </w:p>
      <w:p w14:paraId="3E447751" w14:textId="4D067C1D" w:rsidR="00B81C02" w:rsidRDefault="00B81C02" w:rsidP="00B81C02">
        <w:pPr>
          <w:pStyle w:val="Footer"/>
          <w:rPr>
            <w:sz w:val="16"/>
            <w:szCs w:val="16"/>
          </w:rPr>
        </w:pPr>
        <w:r w:rsidRPr="00222F87">
          <w:rPr>
            <w:sz w:val="16"/>
            <w:szCs w:val="16"/>
          </w:rPr>
          <w:t>REC:</w:t>
        </w:r>
        <w:r w:rsidR="009B7574" w:rsidRPr="00222F87">
          <w:rPr>
            <w:sz w:val="16"/>
            <w:szCs w:val="16"/>
          </w:rPr>
          <w:t xml:space="preserve"> </w:t>
        </w:r>
        <w:r w:rsidR="00222F87" w:rsidRPr="00222F87">
          <w:rPr>
            <w:sz w:val="16"/>
            <w:szCs w:val="16"/>
          </w:rPr>
          <w:t>20/EE/0101</w:t>
        </w:r>
      </w:p>
      <w:p w14:paraId="63A220CF" w14:textId="76788FBA" w:rsidR="00B81C02" w:rsidRPr="00B81C02" w:rsidRDefault="00B81C02" w:rsidP="00B81C02">
        <w:pPr>
          <w:pStyle w:val="Footer"/>
          <w:tabs>
            <w:tab w:val="left" w:pos="4253"/>
          </w:tabs>
          <w:jc w:val="right"/>
          <w:rPr>
            <w:noProof/>
            <w:sz w:val="16"/>
            <w:szCs w:val="16"/>
          </w:rPr>
        </w:pPr>
        <w:r>
          <w:rPr>
            <w:sz w:val="16"/>
            <w:szCs w:val="16"/>
          </w:rPr>
          <w:t xml:space="preserve"> </w:t>
        </w:r>
        <w:r w:rsidRPr="00B81C02">
          <w:rPr>
            <w:sz w:val="16"/>
            <w:szCs w:val="16"/>
          </w:rPr>
          <w:fldChar w:fldCharType="begin"/>
        </w:r>
        <w:r w:rsidRPr="00B81C02">
          <w:rPr>
            <w:sz w:val="16"/>
            <w:szCs w:val="16"/>
          </w:rPr>
          <w:instrText xml:space="preserve"> PAGE   \* MERGEFORMAT </w:instrText>
        </w:r>
        <w:r w:rsidRPr="00B81C02">
          <w:rPr>
            <w:sz w:val="16"/>
            <w:szCs w:val="16"/>
          </w:rPr>
          <w:fldChar w:fldCharType="separate"/>
        </w:r>
        <w:r w:rsidR="008131AE">
          <w:rPr>
            <w:noProof/>
            <w:sz w:val="16"/>
            <w:szCs w:val="16"/>
          </w:rPr>
          <w:t>2</w:t>
        </w:r>
        <w:r w:rsidRPr="00B81C02">
          <w:rPr>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9D4EB" w14:textId="77777777" w:rsidR="005B4834" w:rsidRDefault="005B48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DEA5B9" w14:textId="77777777" w:rsidR="00B81C02" w:rsidRDefault="00B81C02" w:rsidP="00B81C02">
      <w:pPr>
        <w:spacing w:after="0" w:line="240" w:lineRule="auto"/>
      </w:pPr>
      <w:r>
        <w:separator/>
      </w:r>
    </w:p>
  </w:footnote>
  <w:footnote w:type="continuationSeparator" w:id="0">
    <w:p w14:paraId="32C68581" w14:textId="77777777" w:rsidR="00B81C02" w:rsidRDefault="00B81C02" w:rsidP="00B81C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42B0C" w14:textId="77777777" w:rsidR="005B4834" w:rsidRDefault="005B48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0BC2C" w14:textId="61AAB348" w:rsidR="00D336F9" w:rsidRDefault="00D336F9">
    <w:pPr>
      <w:pStyle w:val="Header"/>
    </w:pPr>
    <w:r>
      <w:rPr>
        <w:noProof/>
        <w:lang w:eastAsia="en-GB"/>
      </w:rPr>
      <w:drawing>
        <wp:inline distT="0" distB="0" distL="0" distR="0" wp14:anchorId="6CACC4FE" wp14:editId="3B0E3D6F">
          <wp:extent cx="866775" cy="866775"/>
          <wp:effectExtent l="0" t="0" r="9525" b="9525"/>
          <wp:docPr id="4" name="Picture 3" descr="2256_ox_brand_blue_pos.png"/>
          <wp:cNvGraphicFramePr/>
          <a:graphic xmlns:a="http://schemas.openxmlformats.org/drawingml/2006/main">
            <a:graphicData uri="http://schemas.openxmlformats.org/drawingml/2006/picture">
              <pic:pic xmlns:pic="http://schemas.openxmlformats.org/drawingml/2006/picture">
                <pic:nvPicPr>
                  <pic:cNvPr id="4" name="Picture 3" descr="2256_ox_brand_blue_pos.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B74CB" w14:textId="77777777" w:rsidR="005B4834" w:rsidRDefault="005B4834">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C02"/>
    <w:rsid w:val="00014D7C"/>
    <w:rsid w:val="001B10B2"/>
    <w:rsid w:val="001C728C"/>
    <w:rsid w:val="00222F87"/>
    <w:rsid w:val="0023147E"/>
    <w:rsid w:val="002B0CB2"/>
    <w:rsid w:val="00347396"/>
    <w:rsid w:val="00355D51"/>
    <w:rsid w:val="004541F8"/>
    <w:rsid w:val="0052755B"/>
    <w:rsid w:val="005B4834"/>
    <w:rsid w:val="00657C8B"/>
    <w:rsid w:val="008131AE"/>
    <w:rsid w:val="008769A1"/>
    <w:rsid w:val="009A5B24"/>
    <w:rsid w:val="009B7574"/>
    <w:rsid w:val="00B81C02"/>
    <w:rsid w:val="00C51F07"/>
    <w:rsid w:val="00C57956"/>
    <w:rsid w:val="00D336F9"/>
    <w:rsid w:val="00E615E1"/>
    <w:rsid w:val="00FC5856"/>
    <w:rsid w:val="00FC5D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D01CA2"/>
  <w15:chartTrackingRefBased/>
  <w15:docId w15:val="{5C5F6829-4265-43C1-99AA-DE9BE7403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81C02"/>
    <w:rPr>
      <w:sz w:val="16"/>
      <w:szCs w:val="16"/>
    </w:rPr>
  </w:style>
  <w:style w:type="paragraph" w:styleId="CommentText">
    <w:name w:val="annotation text"/>
    <w:basedOn w:val="Normal"/>
    <w:link w:val="CommentTextChar"/>
    <w:uiPriority w:val="99"/>
    <w:semiHidden/>
    <w:unhideWhenUsed/>
    <w:rsid w:val="00B81C02"/>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B81C02"/>
    <w:rPr>
      <w:sz w:val="20"/>
      <w:szCs w:val="20"/>
    </w:rPr>
  </w:style>
  <w:style w:type="paragraph" w:styleId="BalloonText">
    <w:name w:val="Balloon Text"/>
    <w:basedOn w:val="Normal"/>
    <w:link w:val="BalloonTextChar"/>
    <w:uiPriority w:val="99"/>
    <w:semiHidden/>
    <w:unhideWhenUsed/>
    <w:rsid w:val="00B81C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1C02"/>
    <w:rPr>
      <w:rFonts w:ascii="Segoe UI" w:hAnsi="Segoe UI" w:cs="Segoe UI"/>
      <w:sz w:val="18"/>
      <w:szCs w:val="18"/>
    </w:rPr>
  </w:style>
  <w:style w:type="paragraph" w:styleId="Header">
    <w:name w:val="header"/>
    <w:basedOn w:val="Normal"/>
    <w:link w:val="HeaderChar"/>
    <w:uiPriority w:val="99"/>
    <w:unhideWhenUsed/>
    <w:rsid w:val="00B81C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1C02"/>
  </w:style>
  <w:style w:type="paragraph" w:styleId="Footer">
    <w:name w:val="footer"/>
    <w:basedOn w:val="Normal"/>
    <w:link w:val="FooterChar"/>
    <w:uiPriority w:val="99"/>
    <w:unhideWhenUsed/>
    <w:rsid w:val="00B81C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1C02"/>
  </w:style>
  <w:style w:type="paragraph" w:styleId="CommentSubject">
    <w:name w:val="annotation subject"/>
    <w:basedOn w:val="CommentText"/>
    <w:next w:val="CommentText"/>
    <w:link w:val="CommentSubjectChar"/>
    <w:uiPriority w:val="99"/>
    <w:semiHidden/>
    <w:unhideWhenUsed/>
    <w:rsid w:val="002B0CB2"/>
    <w:pPr>
      <w:spacing w:after="160"/>
    </w:pPr>
    <w:rPr>
      <w:b/>
      <w:bCs/>
    </w:rPr>
  </w:style>
  <w:style w:type="character" w:customStyle="1" w:styleId="CommentSubjectChar">
    <w:name w:val="Comment Subject Char"/>
    <w:basedOn w:val="CommentTextChar"/>
    <w:link w:val="CommentSubject"/>
    <w:uiPriority w:val="99"/>
    <w:semiHidden/>
    <w:rsid w:val="002B0CB2"/>
    <w:rPr>
      <w:b/>
      <w:bCs/>
      <w:sz w:val="20"/>
      <w:szCs w:val="20"/>
    </w:rPr>
  </w:style>
  <w:style w:type="character" w:styleId="Hyperlink">
    <w:name w:val="Hyperlink"/>
    <w:basedOn w:val="DefaultParagraphFont"/>
    <w:uiPriority w:val="99"/>
    <w:unhideWhenUsed/>
    <w:rsid w:val="00E615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1235424">
      <w:bodyDiv w:val="1"/>
      <w:marLeft w:val="0"/>
      <w:marRight w:val="0"/>
      <w:marTop w:val="0"/>
      <w:marBottom w:val="0"/>
      <w:divBdr>
        <w:top w:val="none" w:sz="0" w:space="0" w:color="auto"/>
        <w:left w:val="none" w:sz="0" w:space="0" w:color="auto"/>
        <w:bottom w:val="none" w:sz="0" w:space="0" w:color="auto"/>
        <w:right w:val="none" w:sz="0" w:space="0" w:color="auto"/>
      </w:divBdr>
      <w:divsChild>
        <w:div w:id="1721050076">
          <w:marLeft w:val="0"/>
          <w:marRight w:val="0"/>
          <w:marTop w:val="0"/>
          <w:marBottom w:val="0"/>
          <w:divBdr>
            <w:top w:val="none" w:sz="0" w:space="0" w:color="auto"/>
            <w:left w:val="none" w:sz="0" w:space="0" w:color="auto"/>
            <w:bottom w:val="none" w:sz="0" w:space="0" w:color="auto"/>
            <w:right w:val="none" w:sz="0" w:space="0" w:color="auto"/>
          </w:divBdr>
          <w:divsChild>
            <w:div w:id="90187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ta.protection@admin.ox.ac.uk" TargetMode="Externa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https://compliance.admin.ox.ac.uk/individual-rights"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recoverytrial@ndph.ox.ac.uk"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ico.org.uk/make-a-complain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78E98-DAA8-4DC6-AB4B-426280ED3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1066</Words>
  <Characters>6080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Butchinsky</dc:creator>
  <cp:keywords/>
  <dc:description/>
  <cp:lastModifiedBy>Richard Haynes</cp:lastModifiedBy>
  <cp:revision>2</cp:revision>
  <dcterms:created xsi:type="dcterms:W3CDTF">2020-04-23T17:38:00Z</dcterms:created>
  <dcterms:modified xsi:type="dcterms:W3CDTF">2020-04-23T17:38:00Z</dcterms:modified>
</cp:coreProperties>
</file>